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B950F" w14:textId="7777777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u w:val="single"/>
          <w:bdr w:val="none" w:sz="0" w:space="0" w:color="auto" w:frame="1"/>
        </w:rPr>
        <w:t xml:space="preserve">Policy </w:t>
      </w:r>
      <w:commentRangeStart w:id="0"/>
      <w:r>
        <w:rPr>
          <w:rFonts w:ascii="Open Sans" w:hAnsi="Open Sans" w:cs="Open Sans"/>
          <w:color w:val="424242"/>
          <w:sz w:val="22"/>
          <w:szCs w:val="22"/>
          <w:u w:val="single"/>
          <w:bdr w:val="none" w:sz="0" w:space="0" w:color="auto" w:frame="1"/>
        </w:rPr>
        <w:t>language</w:t>
      </w:r>
      <w:commentRangeEnd w:id="0"/>
      <w:r>
        <w:rPr>
          <w:rStyle w:val="CommentReference"/>
          <w:rFonts w:asciiTheme="minorHAnsi" w:eastAsiaTheme="minorHAnsi" w:hAnsiTheme="minorHAnsi" w:cstheme="minorBidi"/>
        </w:rPr>
        <w:commentReference w:id="0"/>
      </w:r>
    </w:p>
    <w:p w14:paraId="04122756" w14:textId="7777777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 </w:t>
      </w:r>
    </w:p>
    <w:p w14:paraId="477BBB46" w14:textId="4C32FB8E"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 xml:space="preserve">To ensure the safety and integrity of library premises, MPL uses surveillance cameras to monitor the outside of the library building and the surrounding streets and sidewalks.  MPL will cooperate </w:t>
      </w:r>
      <w:commentRangeStart w:id="1"/>
      <w:r>
        <w:rPr>
          <w:rFonts w:ascii="Open Sans" w:hAnsi="Open Sans" w:cs="Open Sans"/>
          <w:color w:val="424242"/>
          <w:sz w:val="22"/>
          <w:szCs w:val="22"/>
          <w:bdr w:val="none" w:sz="0" w:space="0" w:color="auto" w:frame="1"/>
        </w:rPr>
        <w:t>with</w:t>
      </w:r>
      <w:commentRangeEnd w:id="1"/>
      <w:r>
        <w:rPr>
          <w:rStyle w:val="CommentReference"/>
          <w:rFonts w:asciiTheme="minorHAnsi" w:eastAsiaTheme="minorHAnsi" w:hAnsiTheme="minorHAnsi" w:cstheme="minorBidi"/>
        </w:rPr>
        <w:commentReference w:id="1"/>
      </w:r>
      <w:r>
        <w:rPr>
          <w:rFonts w:ascii="Open Sans" w:hAnsi="Open Sans" w:cs="Open Sans"/>
          <w:color w:val="424242"/>
          <w:sz w:val="22"/>
          <w:szCs w:val="22"/>
          <w:bdr w:val="none" w:sz="0" w:space="0" w:color="auto" w:frame="1"/>
        </w:rPr>
        <w:t> </w:t>
      </w:r>
      <w:r w:rsidDel="00644D6D">
        <w:rPr>
          <w:rFonts w:ascii="Open Sans" w:hAnsi="Open Sans" w:cs="Open Sans"/>
          <w:i/>
          <w:iCs/>
          <w:color w:val="424242"/>
          <w:sz w:val="22"/>
          <w:szCs w:val="22"/>
          <w:bdr w:val="none" w:sz="0" w:space="0" w:color="auto" w:frame="1"/>
        </w:rPr>
        <w:t xml:space="preserve"> </w:t>
      </w:r>
      <w:r>
        <w:rPr>
          <w:rFonts w:ascii="Open Sans" w:hAnsi="Open Sans" w:cs="Open Sans"/>
          <w:color w:val="424242"/>
          <w:sz w:val="22"/>
          <w:szCs w:val="22"/>
          <w:bdr w:val="none" w:sz="0" w:space="0" w:color="auto" w:frame="1"/>
        </w:rPr>
        <w:t xml:space="preserve">requests for surveillance recordings if there is demonstrable need to do so or when presented with proper documentation about an open investigation.  MPL reserves the right to review surveillance prior to release and withhold surveillance footage in accordance with the Libraries Records Confidentiality Act. </w:t>
      </w:r>
    </w:p>
    <w:p w14:paraId="70CC4CA3" w14:textId="7777777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 </w:t>
      </w:r>
    </w:p>
    <w:p w14:paraId="735743DA" w14:textId="7777777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u w:val="single"/>
          <w:bdr w:val="none" w:sz="0" w:space="0" w:color="auto" w:frame="1"/>
        </w:rPr>
        <w:t>Procedural Guidance</w:t>
      </w:r>
    </w:p>
    <w:p w14:paraId="75D2F775" w14:textId="7777777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 </w:t>
      </w:r>
    </w:p>
    <w:p w14:paraId="396C27AF" w14:textId="7CEC892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Missoula Public Library maintains eleven security cameras that monitor:</w:t>
      </w:r>
    </w:p>
    <w:p w14:paraId="053B38DF" w14:textId="7777777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 </w:t>
      </w:r>
    </w:p>
    <w:p w14:paraId="4C0183C0" w14:textId="77777777" w:rsidR="00644D6D" w:rsidRDefault="00644D6D" w:rsidP="00644D6D">
      <w:pPr>
        <w:pStyle w:val="NormalWeb"/>
        <w:shd w:val="clear" w:color="auto" w:fill="FFFFFF"/>
        <w:spacing w:before="0" w:beforeAutospacing="0" w:after="0" w:afterAutospacing="0"/>
        <w:ind w:left="720" w:hanging="360"/>
        <w:rPr>
          <w:rFonts w:ascii="Calibri" w:hAnsi="Calibri" w:cs="Calibri"/>
          <w:color w:val="424242"/>
          <w:sz w:val="22"/>
          <w:szCs w:val="22"/>
        </w:rPr>
      </w:pPr>
      <w:r>
        <w:rPr>
          <w:rFonts w:ascii="Symbol" w:hAnsi="Symbol" w:cs="Calibri"/>
          <w:color w:val="424242"/>
          <w:sz w:val="22"/>
          <w:szCs w:val="22"/>
          <w:bdr w:val="none" w:sz="0" w:space="0" w:color="auto" w:frame="1"/>
        </w:rPr>
        <w:t></w:t>
      </w:r>
      <w:r>
        <w:rPr>
          <w:color w:val="424242"/>
          <w:sz w:val="14"/>
          <w:szCs w:val="14"/>
          <w:bdr w:val="none" w:sz="0" w:space="0" w:color="auto" w:frame="1"/>
        </w:rPr>
        <w:t>        </w:t>
      </w:r>
      <w:r>
        <w:rPr>
          <w:rFonts w:ascii="Open Sans" w:hAnsi="Open Sans" w:cs="Open Sans"/>
          <w:color w:val="424242"/>
          <w:sz w:val="22"/>
          <w:szCs w:val="22"/>
          <w:bdr w:val="none" w:sz="0" w:space="0" w:color="auto" w:frame="1"/>
        </w:rPr>
        <w:t>The Jefferson book drop (2 views)</w:t>
      </w:r>
    </w:p>
    <w:p w14:paraId="71283430" w14:textId="77777777" w:rsidR="00644D6D" w:rsidRDefault="00644D6D" w:rsidP="00644D6D">
      <w:pPr>
        <w:pStyle w:val="NormalWeb"/>
        <w:shd w:val="clear" w:color="auto" w:fill="FFFFFF"/>
        <w:spacing w:before="0" w:beforeAutospacing="0" w:after="0" w:afterAutospacing="0"/>
        <w:ind w:left="720" w:hanging="360"/>
        <w:rPr>
          <w:rFonts w:ascii="Calibri" w:hAnsi="Calibri" w:cs="Calibri"/>
          <w:color w:val="424242"/>
          <w:sz w:val="22"/>
          <w:szCs w:val="22"/>
        </w:rPr>
      </w:pPr>
      <w:r>
        <w:rPr>
          <w:rFonts w:ascii="Symbol" w:hAnsi="Symbol" w:cs="Calibri"/>
          <w:color w:val="424242"/>
          <w:sz w:val="22"/>
          <w:szCs w:val="22"/>
          <w:bdr w:val="none" w:sz="0" w:space="0" w:color="auto" w:frame="1"/>
        </w:rPr>
        <w:t></w:t>
      </w:r>
      <w:r>
        <w:rPr>
          <w:color w:val="424242"/>
          <w:sz w:val="14"/>
          <w:szCs w:val="14"/>
          <w:bdr w:val="none" w:sz="0" w:space="0" w:color="auto" w:frame="1"/>
        </w:rPr>
        <w:t>        </w:t>
      </w:r>
      <w:r>
        <w:rPr>
          <w:rFonts w:ascii="Open Sans" w:hAnsi="Open Sans" w:cs="Open Sans"/>
          <w:color w:val="424242"/>
          <w:sz w:val="22"/>
          <w:szCs w:val="22"/>
          <w:bdr w:val="none" w:sz="0" w:space="0" w:color="auto" w:frame="1"/>
        </w:rPr>
        <w:t>The parking garage (5 views)</w:t>
      </w:r>
    </w:p>
    <w:p w14:paraId="2E6714AB" w14:textId="77777777" w:rsidR="00644D6D" w:rsidRDefault="00644D6D" w:rsidP="00644D6D">
      <w:pPr>
        <w:pStyle w:val="NormalWeb"/>
        <w:shd w:val="clear" w:color="auto" w:fill="FFFFFF"/>
        <w:spacing w:before="0" w:beforeAutospacing="0" w:after="0" w:afterAutospacing="0"/>
        <w:ind w:left="720" w:hanging="360"/>
        <w:rPr>
          <w:rFonts w:ascii="Calibri" w:hAnsi="Calibri" w:cs="Calibri"/>
          <w:color w:val="424242"/>
          <w:sz w:val="22"/>
          <w:szCs w:val="22"/>
        </w:rPr>
      </w:pPr>
      <w:r>
        <w:rPr>
          <w:rFonts w:ascii="Symbol" w:hAnsi="Symbol" w:cs="Calibri"/>
          <w:color w:val="424242"/>
          <w:sz w:val="22"/>
          <w:szCs w:val="22"/>
          <w:bdr w:val="none" w:sz="0" w:space="0" w:color="auto" w:frame="1"/>
        </w:rPr>
        <w:t></w:t>
      </w:r>
      <w:r>
        <w:rPr>
          <w:color w:val="424242"/>
          <w:sz w:val="14"/>
          <w:szCs w:val="14"/>
          <w:bdr w:val="none" w:sz="0" w:space="0" w:color="auto" w:frame="1"/>
        </w:rPr>
        <w:t>        </w:t>
      </w:r>
      <w:r>
        <w:rPr>
          <w:rFonts w:ascii="Open Sans" w:hAnsi="Open Sans" w:cs="Open Sans"/>
          <w:color w:val="424242"/>
          <w:sz w:val="22"/>
          <w:szCs w:val="22"/>
          <w:bdr w:val="none" w:sz="0" w:space="0" w:color="auto" w:frame="1"/>
        </w:rPr>
        <w:t>The parking lot (3 views)</w:t>
      </w:r>
    </w:p>
    <w:p w14:paraId="4390A815" w14:textId="77777777" w:rsidR="00644D6D" w:rsidRDefault="00644D6D" w:rsidP="00644D6D">
      <w:pPr>
        <w:pStyle w:val="NormalWeb"/>
        <w:shd w:val="clear" w:color="auto" w:fill="FFFFFF"/>
        <w:spacing w:before="0" w:beforeAutospacing="0" w:after="0" w:afterAutospacing="0"/>
        <w:ind w:left="720" w:hanging="360"/>
        <w:rPr>
          <w:rFonts w:ascii="Calibri" w:hAnsi="Calibri" w:cs="Calibri"/>
          <w:color w:val="424242"/>
          <w:sz w:val="22"/>
          <w:szCs w:val="22"/>
        </w:rPr>
      </w:pPr>
      <w:r>
        <w:rPr>
          <w:rFonts w:ascii="Symbol" w:hAnsi="Symbol" w:cs="Calibri"/>
          <w:color w:val="424242"/>
          <w:sz w:val="22"/>
          <w:szCs w:val="22"/>
          <w:bdr w:val="none" w:sz="0" w:space="0" w:color="auto" w:frame="1"/>
        </w:rPr>
        <w:t></w:t>
      </w:r>
      <w:r>
        <w:rPr>
          <w:color w:val="424242"/>
          <w:sz w:val="14"/>
          <w:szCs w:val="14"/>
          <w:bdr w:val="none" w:sz="0" w:space="0" w:color="auto" w:frame="1"/>
        </w:rPr>
        <w:t>        </w:t>
      </w:r>
      <w:r>
        <w:rPr>
          <w:rFonts w:ascii="Open Sans" w:hAnsi="Open Sans" w:cs="Open Sans"/>
          <w:color w:val="424242"/>
          <w:sz w:val="22"/>
          <w:szCs w:val="22"/>
          <w:bdr w:val="none" w:sz="0" w:space="0" w:color="auto" w:frame="1"/>
        </w:rPr>
        <w:t>The café deck (1 view)</w:t>
      </w:r>
      <w:bookmarkStart w:id="2" w:name="_GoBack"/>
      <w:bookmarkEnd w:id="2"/>
    </w:p>
    <w:p w14:paraId="1F8CFDCE" w14:textId="7777777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 </w:t>
      </w:r>
    </w:p>
    <w:p w14:paraId="7EF188F2" w14:textId="11307821"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 xml:space="preserve">These cameras were installed to ensure unstaffed areas of the property are safe and clean.  Live and recorded camera footage is accessible by Library Management, Facilities </w:t>
      </w:r>
      <w:commentRangeStart w:id="3"/>
      <w:r>
        <w:rPr>
          <w:rFonts w:ascii="Open Sans" w:hAnsi="Open Sans" w:cs="Open Sans"/>
          <w:color w:val="424242"/>
          <w:sz w:val="22"/>
          <w:szCs w:val="22"/>
          <w:bdr w:val="none" w:sz="0" w:space="0" w:color="auto" w:frame="1"/>
        </w:rPr>
        <w:t>personnel</w:t>
      </w:r>
      <w:commentRangeEnd w:id="3"/>
      <w:r>
        <w:rPr>
          <w:rStyle w:val="CommentReference"/>
          <w:rFonts w:asciiTheme="minorHAnsi" w:eastAsiaTheme="minorHAnsi" w:hAnsiTheme="minorHAnsi" w:cstheme="minorBidi"/>
        </w:rPr>
        <w:commentReference w:id="3"/>
      </w:r>
      <w:r>
        <w:rPr>
          <w:rFonts w:ascii="Open Sans" w:hAnsi="Open Sans" w:cs="Open Sans"/>
          <w:color w:val="424242"/>
          <w:sz w:val="22"/>
          <w:szCs w:val="22"/>
          <w:bdr w:val="none" w:sz="0" w:space="0" w:color="auto" w:frame="1"/>
        </w:rPr>
        <w:t>, and Safety Specialists. </w:t>
      </w:r>
    </w:p>
    <w:p w14:paraId="131FA633" w14:textId="7777777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 </w:t>
      </w:r>
    </w:p>
    <w:p w14:paraId="4037B6CA" w14:textId="11F16C43"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 xml:space="preserve">MPL does not monitor patron use of library services.  Staff does not assist outside parties in locating or identifying library users or determining if and/or when someone may have been on library property.  </w:t>
      </w:r>
      <w:r>
        <w:rPr>
          <w:rStyle w:val="CommentReference"/>
          <w:rFonts w:asciiTheme="minorHAnsi" w:eastAsiaTheme="minorHAnsi" w:hAnsiTheme="minorHAnsi" w:cstheme="minorBidi"/>
        </w:rPr>
        <w:commentReference w:id="4"/>
      </w:r>
    </w:p>
    <w:p w14:paraId="346C2911" w14:textId="7777777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 </w:t>
      </w:r>
    </w:p>
    <w:p w14:paraId="3470482B" w14:textId="7777777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MPL’s security cameras are not intended to monitor patron use of library services.  However, the Montana Constitution does not guarantee or ensure an expectation of privacy in public spaces, including the outside of the library building and city streets and sidewalks.  The Montana Library Records Confidentiality Act (</w:t>
      </w:r>
      <w:r>
        <w:rPr>
          <w:rFonts w:ascii="Open Sans" w:hAnsi="Open Sans" w:cs="Open Sans"/>
          <w:color w:val="333333"/>
          <w:sz w:val="22"/>
          <w:szCs w:val="22"/>
          <w:bdr w:val="none" w:sz="0" w:space="0" w:color="auto" w:frame="1"/>
        </w:rPr>
        <w:t>MCA § </w:t>
      </w:r>
      <w:hyperlink r:id="rId9" w:tgtFrame="_blank" w:tooltip="https://leg.mt.gov/bills/mca/title_0220/chapter_0010/part_0110/section_0020/0220-0010-0110-0020.html" w:history="1">
        <w:r>
          <w:rPr>
            <w:rStyle w:val="Hyperlink"/>
            <w:rFonts w:ascii="Open Sans" w:hAnsi="Open Sans" w:cs="Open Sans"/>
            <w:sz w:val="22"/>
            <w:szCs w:val="22"/>
            <w:bdr w:val="none" w:sz="0" w:space="0" w:color="auto" w:frame="1"/>
          </w:rPr>
          <w:t>22-1-1102(2)</w:t>
        </w:r>
      </w:hyperlink>
      <w:r>
        <w:rPr>
          <w:rFonts w:ascii="Open Sans" w:hAnsi="Open Sans" w:cs="Open Sans"/>
          <w:color w:val="333333"/>
          <w:sz w:val="22"/>
          <w:szCs w:val="22"/>
          <w:bdr w:val="none" w:sz="0" w:space="0" w:color="auto" w:frame="1"/>
        </w:rPr>
        <w:t>)</w:t>
      </w:r>
      <w:r>
        <w:rPr>
          <w:rFonts w:ascii="Open Sans" w:hAnsi="Open Sans" w:cs="Open Sans"/>
          <w:color w:val="424242"/>
          <w:sz w:val="22"/>
          <w:szCs w:val="22"/>
          <w:bdr w:val="none" w:sz="0" w:space="0" w:color="auto" w:frame="1"/>
        </w:rPr>
        <w:t> covers library records that can identify the names or other personal identifiers of library users.  Video that </w:t>
      </w:r>
      <w:r>
        <w:rPr>
          <w:rFonts w:ascii="Open Sans" w:hAnsi="Open Sans" w:cs="Open Sans"/>
          <w:color w:val="000000"/>
          <w:sz w:val="22"/>
          <w:szCs w:val="22"/>
          <w:bdr w:val="none" w:sz="0" w:space="0" w:color="auto" w:frame="1"/>
        </w:rPr>
        <w:t>captures the street and the footage from the parking garage does not fit under this definition. </w:t>
      </w:r>
    </w:p>
    <w:p w14:paraId="528D6F0A" w14:textId="7777777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 </w:t>
      </w:r>
    </w:p>
    <w:p w14:paraId="16E9AF2C" w14:textId="399B7A8A"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 xml:space="preserve">MPL may be asked by the </w:t>
      </w:r>
      <w:del w:id="5" w:author="Slaven Lee" w:date="2022-11-15T17:24:00Z">
        <w:r w:rsidDel="00A61285">
          <w:rPr>
            <w:rFonts w:ascii="Open Sans" w:hAnsi="Open Sans" w:cs="Open Sans"/>
            <w:color w:val="424242"/>
            <w:sz w:val="22"/>
            <w:szCs w:val="22"/>
            <w:bdr w:val="none" w:sz="0" w:space="0" w:color="auto" w:frame="1"/>
          </w:rPr>
          <w:delText>general public</w:delText>
        </w:r>
      </w:del>
      <w:ins w:id="6" w:author="Slaven Lee" w:date="2022-11-15T17:24:00Z">
        <w:r w:rsidR="00A61285">
          <w:rPr>
            <w:rFonts w:ascii="Open Sans" w:hAnsi="Open Sans" w:cs="Open Sans"/>
            <w:color w:val="424242"/>
            <w:sz w:val="22"/>
            <w:szCs w:val="22"/>
            <w:bdr w:val="none" w:sz="0" w:space="0" w:color="auto" w:frame="1"/>
          </w:rPr>
          <w:t>public</w:t>
        </w:r>
      </w:ins>
      <w:r>
        <w:rPr>
          <w:rFonts w:ascii="Open Sans" w:hAnsi="Open Sans" w:cs="Open Sans"/>
          <w:color w:val="424242"/>
          <w:sz w:val="22"/>
          <w:szCs w:val="22"/>
          <w:bdr w:val="none" w:sz="0" w:space="0" w:color="auto" w:frame="1"/>
        </w:rPr>
        <w:t xml:space="preserve">, </w:t>
      </w:r>
      <w:r w:rsidR="00CA3EED">
        <w:rPr>
          <w:rFonts w:ascii="Open Sans" w:hAnsi="Open Sans" w:cs="Open Sans"/>
          <w:color w:val="424242"/>
          <w:sz w:val="22"/>
          <w:szCs w:val="22"/>
          <w:bdr w:val="none" w:sz="0" w:space="0" w:color="auto" w:frame="1"/>
        </w:rPr>
        <w:t xml:space="preserve">law </w:t>
      </w:r>
      <w:r>
        <w:rPr>
          <w:rFonts w:ascii="Open Sans" w:hAnsi="Open Sans" w:cs="Open Sans"/>
          <w:color w:val="424242"/>
          <w:sz w:val="22"/>
          <w:szCs w:val="22"/>
          <w:bdr w:val="none" w:sz="0" w:space="0" w:color="auto" w:frame="1"/>
        </w:rPr>
        <w:t>enforcement representatives, and emergency services personnel to access camera recordings or answer questions about library users’ presence in the building.  </w:t>
      </w:r>
    </w:p>
    <w:p w14:paraId="1DF1EAFA" w14:textId="7777777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 </w:t>
      </w:r>
    </w:p>
    <w:p w14:paraId="64D030F1" w14:textId="0B8B1065"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lastRenderedPageBreak/>
        <w:t>MPL staff do not assist these parties with locating, identifying</w:t>
      </w:r>
      <w:r w:rsidR="00CA3EED">
        <w:rPr>
          <w:rFonts w:ascii="Open Sans" w:hAnsi="Open Sans" w:cs="Open Sans"/>
          <w:color w:val="424242"/>
          <w:sz w:val="22"/>
          <w:szCs w:val="22"/>
          <w:bdr w:val="none" w:sz="0" w:space="0" w:color="auto" w:frame="1"/>
        </w:rPr>
        <w:t>,</w:t>
      </w:r>
      <w:r>
        <w:rPr>
          <w:rFonts w:ascii="Open Sans" w:hAnsi="Open Sans" w:cs="Open Sans"/>
          <w:color w:val="424242"/>
          <w:sz w:val="22"/>
          <w:szCs w:val="22"/>
          <w:bdr w:val="none" w:sz="0" w:space="0" w:color="auto" w:frame="1"/>
        </w:rPr>
        <w:t xml:space="preserve"> or reporting on users of library services.</w:t>
      </w:r>
    </w:p>
    <w:p w14:paraId="21F26944" w14:textId="7777777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 </w:t>
      </w:r>
    </w:p>
    <w:p w14:paraId="6BBD15C4" w14:textId="7777777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Staff may assist emergency services personnel with locating and identifying library users on the premises and video surveillance recordings may be released if:</w:t>
      </w:r>
    </w:p>
    <w:p w14:paraId="4FF8E5A8" w14:textId="7777777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 </w:t>
      </w:r>
    </w:p>
    <w:p w14:paraId="1A8F35C6" w14:textId="77777777" w:rsidR="00644D6D" w:rsidRDefault="00644D6D" w:rsidP="00644D6D">
      <w:pPr>
        <w:pStyle w:val="NormalWeb"/>
        <w:shd w:val="clear" w:color="auto" w:fill="FFFFFF"/>
        <w:spacing w:before="0" w:beforeAutospacing="0" w:after="0" w:afterAutospacing="0"/>
        <w:ind w:left="720" w:hanging="360"/>
        <w:rPr>
          <w:rFonts w:ascii="Calibri" w:hAnsi="Calibri" w:cs="Calibri"/>
          <w:color w:val="424242"/>
          <w:sz w:val="22"/>
          <w:szCs w:val="22"/>
        </w:rPr>
      </w:pPr>
      <w:r>
        <w:rPr>
          <w:rFonts w:ascii="Symbol" w:hAnsi="Symbol" w:cs="Calibri"/>
          <w:color w:val="424242"/>
          <w:sz w:val="22"/>
          <w:szCs w:val="22"/>
          <w:bdr w:val="none" w:sz="0" w:space="0" w:color="auto" w:frame="1"/>
        </w:rPr>
        <w:t></w:t>
      </w:r>
      <w:r>
        <w:rPr>
          <w:color w:val="424242"/>
          <w:sz w:val="14"/>
          <w:szCs w:val="14"/>
          <w:bdr w:val="none" w:sz="0" w:space="0" w:color="auto" w:frame="1"/>
        </w:rPr>
        <w:t>        </w:t>
      </w:r>
      <w:r>
        <w:rPr>
          <w:rFonts w:ascii="Open Sans" w:hAnsi="Open Sans" w:cs="Open Sans"/>
          <w:color w:val="424242"/>
          <w:sz w:val="22"/>
          <w:szCs w:val="22"/>
          <w:bdr w:val="none" w:sz="0" w:space="0" w:color="auto" w:frame="1"/>
        </w:rPr>
        <w:t>Officers indicate there is an urgent need for library cooperation due to an official active or ongoing investigation or disturbance</w:t>
      </w:r>
    </w:p>
    <w:p w14:paraId="030EBB4F" w14:textId="77777777" w:rsidR="00644D6D" w:rsidRDefault="00644D6D" w:rsidP="00644D6D">
      <w:pPr>
        <w:pStyle w:val="NormalWeb"/>
        <w:shd w:val="clear" w:color="auto" w:fill="FFFFFF"/>
        <w:spacing w:before="0" w:beforeAutospacing="0" w:after="0" w:afterAutospacing="0"/>
        <w:ind w:left="720" w:hanging="360"/>
        <w:rPr>
          <w:rFonts w:ascii="Calibri" w:hAnsi="Calibri" w:cs="Calibri"/>
          <w:color w:val="424242"/>
          <w:sz w:val="22"/>
          <w:szCs w:val="22"/>
        </w:rPr>
      </w:pPr>
      <w:r>
        <w:rPr>
          <w:rFonts w:ascii="Symbol" w:hAnsi="Symbol" w:cs="Calibri"/>
          <w:color w:val="424242"/>
          <w:sz w:val="22"/>
          <w:szCs w:val="22"/>
          <w:bdr w:val="none" w:sz="0" w:space="0" w:color="auto" w:frame="1"/>
        </w:rPr>
        <w:t></w:t>
      </w:r>
      <w:r>
        <w:rPr>
          <w:color w:val="424242"/>
          <w:sz w:val="14"/>
          <w:szCs w:val="14"/>
          <w:bdr w:val="none" w:sz="0" w:space="0" w:color="auto" w:frame="1"/>
        </w:rPr>
        <w:t>        </w:t>
      </w:r>
      <w:r>
        <w:rPr>
          <w:rFonts w:ascii="Open Sans" w:hAnsi="Open Sans" w:cs="Open Sans"/>
          <w:color w:val="424242"/>
          <w:sz w:val="22"/>
          <w:szCs w:val="22"/>
          <w:bdr w:val="none" w:sz="0" w:space="0" w:color="auto" w:frame="1"/>
        </w:rPr>
        <w:t>An officer presents a police report related to an open investigation</w:t>
      </w:r>
    </w:p>
    <w:p w14:paraId="67347906" w14:textId="77777777" w:rsidR="00644D6D" w:rsidRDefault="00644D6D" w:rsidP="00644D6D">
      <w:pPr>
        <w:pStyle w:val="NormalWeb"/>
        <w:shd w:val="clear" w:color="auto" w:fill="FFFFFF"/>
        <w:spacing w:before="0" w:beforeAutospacing="0" w:after="0" w:afterAutospacing="0"/>
        <w:ind w:left="720" w:hanging="360"/>
        <w:rPr>
          <w:rFonts w:ascii="Calibri" w:hAnsi="Calibri" w:cs="Calibri"/>
          <w:color w:val="424242"/>
          <w:sz w:val="22"/>
          <w:szCs w:val="22"/>
        </w:rPr>
      </w:pPr>
      <w:r>
        <w:rPr>
          <w:rFonts w:ascii="Symbol" w:hAnsi="Symbol" w:cs="Calibri"/>
          <w:color w:val="424242"/>
          <w:sz w:val="22"/>
          <w:szCs w:val="22"/>
          <w:bdr w:val="none" w:sz="0" w:space="0" w:color="auto" w:frame="1"/>
        </w:rPr>
        <w:t></w:t>
      </w:r>
      <w:r>
        <w:rPr>
          <w:color w:val="424242"/>
          <w:sz w:val="14"/>
          <w:szCs w:val="14"/>
          <w:bdr w:val="none" w:sz="0" w:space="0" w:color="auto" w:frame="1"/>
        </w:rPr>
        <w:t>        </w:t>
      </w:r>
      <w:r>
        <w:rPr>
          <w:rFonts w:ascii="Open Sans" w:hAnsi="Open Sans" w:cs="Open Sans"/>
          <w:color w:val="424242"/>
          <w:sz w:val="22"/>
          <w:szCs w:val="22"/>
          <w:bdr w:val="none" w:sz="0" w:space="0" w:color="auto" w:frame="1"/>
        </w:rPr>
        <w:t>An officer appears with a subpoena directing the library to provide specific video surveillance recordings</w:t>
      </w:r>
    </w:p>
    <w:p w14:paraId="6313C547" w14:textId="7777777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 </w:t>
      </w:r>
    </w:p>
    <w:p w14:paraId="08842D6E" w14:textId="5E0B633E"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For video surveillance recordings, officers should provide MPL staff with the date, time and location of recordings requested.  MPL will prepare a video file and give it to the requesting officer.  Officers may not access our surveillance system themselves.  They may not watch live streams of surveillance cameras or review recordings.  Only library staff access security camera streams and footage.</w:t>
      </w:r>
      <w:r w:rsidR="00CA3EED">
        <w:rPr>
          <w:rFonts w:ascii="Open Sans" w:hAnsi="Open Sans" w:cs="Open Sans"/>
          <w:color w:val="424242"/>
          <w:sz w:val="22"/>
          <w:szCs w:val="22"/>
          <w:bdr w:val="none" w:sz="0" w:space="0" w:color="auto" w:frame="1"/>
        </w:rPr>
        <w:t xml:space="preserve"> Staff may request legal review </w:t>
      </w:r>
      <w:r w:rsidR="004246DD">
        <w:rPr>
          <w:rFonts w:ascii="Open Sans" w:hAnsi="Open Sans" w:cs="Open Sans"/>
          <w:color w:val="424242"/>
          <w:sz w:val="22"/>
          <w:szCs w:val="22"/>
          <w:bdr w:val="none" w:sz="0" w:space="0" w:color="auto" w:frame="1"/>
        </w:rPr>
        <w:t xml:space="preserve">prior to release </w:t>
      </w:r>
      <w:r w:rsidR="00CA3EED">
        <w:rPr>
          <w:rFonts w:ascii="Open Sans" w:hAnsi="Open Sans" w:cs="Open Sans"/>
          <w:color w:val="424242"/>
          <w:sz w:val="22"/>
          <w:szCs w:val="22"/>
          <w:bdr w:val="none" w:sz="0" w:space="0" w:color="auto" w:frame="1"/>
        </w:rPr>
        <w:t xml:space="preserve">if they believe footage </w:t>
      </w:r>
      <w:r w:rsidR="004246DD">
        <w:rPr>
          <w:rFonts w:ascii="Open Sans" w:hAnsi="Open Sans" w:cs="Open Sans"/>
          <w:color w:val="424242"/>
          <w:sz w:val="22"/>
          <w:szCs w:val="22"/>
          <w:bdr w:val="none" w:sz="0" w:space="0" w:color="auto" w:frame="1"/>
        </w:rPr>
        <w:t>implicates</w:t>
      </w:r>
      <w:r w:rsidR="00CA3EED">
        <w:rPr>
          <w:rFonts w:ascii="Open Sans" w:hAnsi="Open Sans" w:cs="Open Sans"/>
          <w:color w:val="424242"/>
          <w:sz w:val="22"/>
          <w:szCs w:val="22"/>
          <w:bdr w:val="none" w:sz="0" w:space="0" w:color="auto" w:frame="1"/>
        </w:rPr>
        <w:t xml:space="preserve"> </w:t>
      </w:r>
      <w:r w:rsidR="004246DD">
        <w:rPr>
          <w:rFonts w:ascii="Open Sans" w:hAnsi="Open Sans" w:cs="Open Sans"/>
          <w:color w:val="424242"/>
          <w:sz w:val="22"/>
          <w:szCs w:val="22"/>
          <w:bdr w:val="none" w:sz="0" w:space="0" w:color="auto" w:frame="1"/>
        </w:rPr>
        <w:t xml:space="preserve">the Libraries Records Confidentiality Act and/or privacy concerns. </w:t>
      </w:r>
    </w:p>
    <w:p w14:paraId="51CF995F" w14:textId="77777777" w:rsidR="00644D6D" w:rsidRDefault="00644D6D" w:rsidP="00644D6D">
      <w:pPr>
        <w:pStyle w:val="NormalWeb"/>
        <w:shd w:val="clear" w:color="auto" w:fill="FFFFFF"/>
        <w:spacing w:before="0" w:beforeAutospacing="0" w:after="0" w:afterAutospacing="0"/>
        <w:rPr>
          <w:rFonts w:ascii="Calibri" w:hAnsi="Calibri" w:cs="Calibri"/>
          <w:color w:val="424242"/>
          <w:sz w:val="22"/>
          <w:szCs w:val="22"/>
        </w:rPr>
      </w:pPr>
      <w:r>
        <w:rPr>
          <w:rFonts w:ascii="Open Sans" w:hAnsi="Open Sans" w:cs="Open Sans"/>
          <w:color w:val="424242"/>
          <w:sz w:val="22"/>
          <w:szCs w:val="22"/>
          <w:bdr w:val="none" w:sz="0" w:space="0" w:color="auto" w:frame="1"/>
        </w:rPr>
        <w:t> </w:t>
      </w:r>
    </w:p>
    <w:p w14:paraId="2EB258C1" w14:textId="77777777" w:rsidR="003C6D1B" w:rsidRDefault="003C6D1B"/>
    <w:sectPr w:rsidR="003C6D1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rian West" w:date="2022-11-15T09:40:00Z" w:initials="BW">
    <w:p w14:paraId="0096DDDB" w14:textId="77777777" w:rsidR="00644D6D" w:rsidRDefault="00644D6D" w:rsidP="001B43E6">
      <w:pPr>
        <w:pStyle w:val="CommentText"/>
      </w:pPr>
      <w:r>
        <w:rPr>
          <w:rStyle w:val="CommentReference"/>
        </w:rPr>
        <w:annotationRef/>
      </w:r>
      <w:r>
        <w:t xml:space="preserve">Preference: I like to have the policy statement up front to inform the procedure. </w:t>
      </w:r>
    </w:p>
  </w:comment>
  <w:comment w:id="1" w:author="Brian West" w:date="2022-11-15T09:37:00Z" w:initials="BW">
    <w:p w14:paraId="40078F12" w14:textId="3CF7DD70" w:rsidR="00644D6D" w:rsidRDefault="00644D6D" w:rsidP="00897980">
      <w:pPr>
        <w:pStyle w:val="CommentText"/>
      </w:pPr>
      <w:r>
        <w:rPr>
          <w:rStyle w:val="CommentReference"/>
        </w:rPr>
        <w:annotationRef/>
      </w:r>
      <w:r>
        <w:t>You are a public entity and therefore subject to public records requests. I do not believe you can limit requests to a "official" actions and so I wouldn't bother identifying parties who can make requests. What I would do is reserve the right to review and withhold any material identifying patron records.</w:t>
      </w:r>
    </w:p>
  </w:comment>
  <w:comment w:id="3" w:author="Brian West" w:date="2022-11-15T09:42:00Z" w:initials="BW">
    <w:p w14:paraId="5519DD92" w14:textId="77777777" w:rsidR="00644D6D" w:rsidRDefault="00644D6D" w:rsidP="00A17805">
      <w:pPr>
        <w:pStyle w:val="CommentText"/>
      </w:pPr>
      <w:r>
        <w:rPr>
          <w:rStyle w:val="CommentReference"/>
        </w:rPr>
        <w:annotationRef/>
      </w:r>
      <w:r>
        <w:t xml:space="preserve">I'm pro Oxford Comma. It's created friction with our Communications Director who is adamantly opposed. Choose your side carefully. </w:t>
      </w:r>
    </w:p>
  </w:comment>
  <w:comment w:id="4" w:author="Brian West" w:date="2022-11-15T09:44:00Z" w:initials="BW">
    <w:p w14:paraId="4B07216E" w14:textId="77777777" w:rsidR="00644D6D" w:rsidRDefault="00644D6D" w:rsidP="00750A7A">
      <w:pPr>
        <w:pStyle w:val="CommentText"/>
      </w:pPr>
      <w:r>
        <w:rPr>
          <w:rStyle w:val="CommentReference"/>
        </w:rPr>
        <w:annotationRef/>
      </w:r>
      <w:r>
        <w:t xml:space="preserve">I would not encourage this in policy.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96DDDB" w15:done="0"/>
  <w15:commentEx w15:paraId="40078F12" w15:done="0"/>
  <w15:commentEx w15:paraId="5519DD92" w15:done="0"/>
  <w15:commentEx w15:paraId="4B0721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DDD0E" w16cex:dateUtc="2022-11-15T16:40:00Z"/>
  <w16cex:commentExtensible w16cex:durableId="271DDC64" w16cex:dateUtc="2022-11-15T16:37:00Z"/>
  <w16cex:commentExtensible w16cex:durableId="271DDD39" w16cex:dateUtc="2022-11-15T16:41:00Z"/>
  <w16cex:commentExtensible w16cex:durableId="271DDD93" w16cex:dateUtc="2022-11-15T16:42:00Z"/>
  <w16cex:commentExtensible w16cex:durableId="271DDDF1" w16cex:dateUtc="2022-11-15T16:44:00Z"/>
  <w16cex:commentExtensible w16cex:durableId="271DDE03" w16cex:dateUtc="2022-11-15T16:44:00Z"/>
  <w16cex:commentExtensible w16cex:durableId="271DDED4" w16cex:dateUtc="2022-11-15T16:48:00Z"/>
  <w16cex:commentExtensible w16cex:durableId="271DDF05" w16cex:dateUtc="2022-11-15T16: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96DDDB" w16cid:durableId="271DDD0E"/>
  <w16cid:commentId w16cid:paraId="40078F12" w16cid:durableId="271DDC64"/>
  <w16cid:commentId w16cid:paraId="6F6554D4" w16cid:durableId="271DDD39"/>
  <w16cid:commentId w16cid:paraId="5519DD92" w16cid:durableId="271DDD93"/>
  <w16cid:commentId w16cid:paraId="7F51E071" w16cid:durableId="271DDDF1"/>
  <w16cid:commentId w16cid:paraId="4B07216E" w16cid:durableId="271DDE03"/>
  <w16cid:commentId w16cid:paraId="38BC4D38" w16cid:durableId="271DDED4"/>
  <w16cid:commentId w16cid:paraId="363AC030" w16cid:durableId="271DDF0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ian West">
    <w15:presenceInfo w15:providerId="AD" w15:userId="S::bwest@missoulacounty.us::8e11dc75-107f-4f6b-8c2f-dc6fd8f2fcda"/>
  </w15:person>
  <w15:person w15:author="Slaven Lee">
    <w15:presenceInfo w15:providerId="None" w15:userId="Slaven L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comments="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D6D"/>
    <w:rsid w:val="003C6D1B"/>
    <w:rsid w:val="004246DD"/>
    <w:rsid w:val="00644D6D"/>
    <w:rsid w:val="00685199"/>
    <w:rsid w:val="008E037F"/>
    <w:rsid w:val="00A61285"/>
    <w:rsid w:val="00CA3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CFDEE"/>
  <w15:chartTrackingRefBased/>
  <w15:docId w15:val="{175A5685-96CA-4A06-95F8-8C0294995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4D6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44D6D"/>
    <w:rPr>
      <w:color w:val="0000FF"/>
      <w:u w:val="single"/>
    </w:rPr>
  </w:style>
  <w:style w:type="paragraph" w:styleId="Revision">
    <w:name w:val="Revision"/>
    <w:hidden/>
    <w:uiPriority w:val="99"/>
    <w:semiHidden/>
    <w:rsid w:val="00644D6D"/>
    <w:pPr>
      <w:spacing w:after="0" w:line="240" w:lineRule="auto"/>
    </w:pPr>
  </w:style>
  <w:style w:type="character" w:styleId="CommentReference">
    <w:name w:val="annotation reference"/>
    <w:basedOn w:val="DefaultParagraphFont"/>
    <w:uiPriority w:val="99"/>
    <w:semiHidden/>
    <w:unhideWhenUsed/>
    <w:rsid w:val="00644D6D"/>
    <w:rPr>
      <w:sz w:val="16"/>
      <w:szCs w:val="16"/>
    </w:rPr>
  </w:style>
  <w:style w:type="paragraph" w:styleId="CommentText">
    <w:name w:val="annotation text"/>
    <w:basedOn w:val="Normal"/>
    <w:link w:val="CommentTextChar"/>
    <w:uiPriority w:val="99"/>
    <w:unhideWhenUsed/>
    <w:rsid w:val="00644D6D"/>
    <w:pPr>
      <w:spacing w:line="240" w:lineRule="auto"/>
    </w:pPr>
    <w:rPr>
      <w:sz w:val="20"/>
      <w:szCs w:val="20"/>
    </w:rPr>
  </w:style>
  <w:style w:type="character" w:customStyle="1" w:styleId="CommentTextChar">
    <w:name w:val="Comment Text Char"/>
    <w:basedOn w:val="DefaultParagraphFont"/>
    <w:link w:val="CommentText"/>
    <w:uiPriority w:val="99"/>
    <w:rsid w:val="00644D6D"/>
    <w:rPr>
      <w:sz w:val="20"/>
      <w:szCs w:val="20"/>
    </w:rPr>
  </w:style>
  <w:style w:type="paragraph" w:styleId="CommentSubject">
    <w:name w:val="annotation subject"/>
    <w:basedOn w:val="CommentText"/>
    <w:next w:val="CommentText"/>
    <w:link w:val="CommentSubjectChar"/>
    <w:uiPriority w:val="99"/>
    <w:semiHidden/>
    <w:unhideWhenUsed/>
    <w:rsid w:val="00644D6D"/>
    <w:rPr>
      <w:b/>
      <w:bCs/>
    </w:rPr>
  </w:style>
  <w:style w:type="character" w:customStyle="1" w:styleId="CommentSubjectChar">
    <w:name w:val="Comment Subject Char"/>
    <w:basedOn w:val="CommentTextChar"/>
    <w:link w:val="CommentSubject"/>
    <w:uiPriority w:val="99"/>
    <w:semiHidden/>
    <w:rsid w:val="00644D6D"/>
    <w:rPr>
      <w:b/>
      <w:bCs/>
      <w:sz w:val="20"/>
      <w:szCs w:val="20"/>
    </w:rPr>
  </w:style>
  <w:style w:type="paragraph" w:styleId="BalloonText">
    <w:name w:val="Balloon Text"/>
    <w:basedOn w:val="Normal"/>
    <w:link w:val="BalloonTextChar"/>
    <w:uiPriority w:val="99"/>
    <w:semiHidden/>
    <w:unhideWhenUsed/>
    <w:rsid w:val="00A612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12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977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leg.mt.gov/bills/mca/title_0220/chapter_0010/part_0110/section_0020/0220-0010-0110-0020.html"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95994C3A05A4085DE79B1348DE9C8" ma:contentTypeVersion="14" ma:contentTypeDescription="Create a new document." ma:contentTypeScope="" ma:versionID="16b38f7cdcc9826e6e48a33ac1adbdc5">
  <xsd:schema xmlns:xsd="http://www.w3.org/2001/XMLSchema" xmlns:xs="http://www.w3.org/2001/XMLSchema" xmlns:p="http://schemas.microsoft.com/office/2006/metadata/properties" xmlns:ns2="b3366cc0-c8b5-48e5-bbdf-6c75b3a119dd" xmlns:ns3="06fa8664-7bdd-4719-a8ba-f9d5f998164f" targetNamespace="http://schemas.microsoft.com/office/2006/metadata/properties" ma:root="true" ma:fieldsID="2406fe7a082d034e9fd701f09249ebe9" ns2:_="" ns3:_="">
    <xsd:import namespace="b3366cc0-c8b5-48e5-bbdf-6c75b3a119dd"/>
    <xsd:import namespace="06fa8664-7bdd-4719-a8ba-f9d5f998164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366cc0-c8b5-48e5-bbdf-6c75b3a119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e8f95e1-b47f-4030-a8fa-ecc0ae1b65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fa8664-7bdd-4719-a8ba-f9d5f998164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86e3c05-8b1a-4efd-b802-bda6b7a11617}" ma:internalName="TaxCatchAll" ma:showField="CatchAllData" ma:web="06fa8664-7bdd-4719-a8ba-f9d5f99816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6fa8664-7bdd-4719-a8ba-f9d5f998164f" xsi:nil="true"/>
    <lcf76f155ced4ddcb4097134ff3c332f xmlns="b3366cc0-c8b5-48e5-bbdf-6c75b3a119d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EED1B0-5B69-4828-AF42-BB8341348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366cc0-c8b5-48e5-bbdf-6c75b3a119dd"/>
    <ds:schemaRef ds:uri="06fa8664-7bdd-4719-a8ba-f9d5f9981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9BF5BF-5383-4506-8169-155DE46AD3D6}">
  <ds:schemaRefs>
    <ds:schemaRef ds:uri="http://schemas.microsoft.com/office/2006/documentManagement/types"/>
    <ds:schemaRef ds:uri="http://purl.org/dc/dcmitype/"/>
    <ds:schemaRef ds:uri="b3366cc0-c8b5-48e5-bbdf-6c75b3a119dd"/>
    <ds:schemaRef ds:uri="http://schemas.microsoft.com/office/2006/metadata/properties"/>
    <ds:schemaRef ds:uri="http://www.w3.org/XML/1998/namespace"/>
    <ds:schemaRef ds:uri="http://purl.org/dc/terms/"/>
    <ds:schemaRef ds:uri="06fa8664-7bdd-4719-a8ba-f9d5f998164f"/>
    <ds:schemaRef ds:uri="http://schemas.microsoft.com/office/infopath/2007/PartnerControls"/>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9434329D-57E7-4441-83BF-241D4919F0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West</dc:creator>
  <cp:keywords/>
  <dc:description/>
  <cp:lastModifiedBy>Slaven Lee</cp:lastModifiedBy>
  <cp:revision>2</cp:revision>
  <dcterms:created xsi:type="dcterms:W3CDTF">2022-11-16T00:26:00Z</dcterms:created>
  <dcterms:modified xsi:type="dcterms:W3CDTF">2022-11-16T00:26:00Z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0x01010058F95994C3A05A4085DE79B1348DE9C8</vt:lpwstr>
  </property>
</Properties>
</file>